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C915" w14:textId="71E6303F" w:rsidR="0091441B" w:rsidRPr="0091441B" w:rsidRDefault="0091441B" w:rsidP="0091441B">
      <w:pPr>
        <w:jc w:val="right"/>
        <w:rPr>
          <w:rFonts w:ascii="Arial" w:hAnsi="Arial" w:cs="Arial"/>
          <w:b/>
          <w:bCs/>
        </w:rPr>
      </w:pPr>
      <w:r w:rsidRPr="0091441B">
        <w:rPr>
          <w:rFonts w:ascii="Arial" w:hAnsi="Arial" w:cs="Arial"/>
          <w:b/>
          <w:bCs/>
        </w:rPr>
        <w:t xml:space="preserve">Załącznik nr </w:t>
      </w:r>
      <w:r w:rsidR="00D10931">
        <w:rPr>
          <w:rFonts w:ascii="Arial" w:hAnsi="Arial" w:cs="Arial"/>
          <w:b/>
          <w:bCs/>
        </w:rPr>
        <w:t>7</w:t>
      </w:r>
      <w:r w:rsidR="00D10931" w:rsidRPr="0091441B">
        <w:rPr>
          <w:rFonts w:ascii="Arial" w:hAnsi="Arial" w:cs="Arial"/>
          <w:b/>
          <w:bCs/>
        </w:rPr>
        <w:t xml:space="preserve">b </w:t>
      </w:r>
      <w:r w:rsidRPr="0091441B">
        <w:rPr>
          <w:rFonts w:ascii="Arial" w:hAnsi="Arial" w:cs="Arial"/>
          <w:b/>
          <w:bCs/>
        </w:rPr>
        <w:t>do Umowy nr …..</w:t>
      </w:r>
    </w:p>
    <w:p w14:paraId="1D1E3650" w14:textId="65B22CB3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08C9BD97" w:rsidR="00D41BD7" w:rsidRPr="00D41BD7" w:rsidRDefault="00D41BD7" w:rsidP="0026708F">
      <w:pPr>
        <w:spacing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>Działając na podstawie Ustawy z dnia 11 marca 2004</w:t>
      </w:r>
      <w:r w:rsidR="00FF5304">
        <w:rPr>
          <w:rFonts w:ascii="Arial" w:hAnsi="Arial" w:cs="Arial"/>
        </w:rPr>
        <w:t xml:space="preserve"> </w:t>
      </w:r>
      <w:r w:rsidRPr="00D41BD7">
        <w:rPr>
          <w:rFonts w:ascii="Arial" w:hAnsi="Arial" w:cs="Arial"/>
        </w:rPr>
        <w:t xml:space="preserve">r. o podatku od towarów i usług </w:t>
      </w:r>
    </w:p>
    <w:p w14:paraId="3D1972A9" w14:textId="33A59D27" w:rsidR="00D41BD7" w:rsidRPr="00872295" w:rsidRDefault="00D41BD7" w:rsidP="0026708F">
      <w:pPr>
        <w:spacing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</w:t>
      </w:r>
      <w:ins w:id="0" w:author="Gawłowska Ewelina" w:date="2026-01-26T08:30:00Z" w16du:dateUtc="2026-01-26T07:30:00Z">
        <w:r w:rsidR="00FF5304">
          <w:rPr>
            <w:rFonts w:ascii="Arial" w:hAnsi="Arial" w:cs="Arial"/>
          </w:rPr>
          <w:t xml:space="preserve">                             </w:t>
        </w:r>
      </w:ins>
      <w:r w:rsidRPr="00D41BD7">
        <w:rPr>
          <w:rFonts w:ascii="Arial" w:hAnsi="Arial" w:cs="Arial"/>
        </w:rPr>
        <w:t xml:space="preserve">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26708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26708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26708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AD3C53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26708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26708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26708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inny sposób, w szczególności w sposób określony w </w:t>
      </w:r>
      <w:r>
        <w:rPr>
          <w:rFonts w:ascii="Arial" w:hAnsi="Arial" w:cs="Arial"/>
        </w:rPr>
        <w:lastRenderedPageBreak/>
        <w:t>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1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1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26708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26708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włowska Ewelina">
    <w15:presenceInfo w15:providerId="AD" w15:userId="S::PLK064864@office.plk-sa.pl::94aed138-4feb-48b4-bc5f-bb03a7a91e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6708F"/>
    <w:rsid w:val="002B2747"/>
    <w:rsid w:val="002E076A"/>
    <w:rsid w:val="00331DF0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1441B"/>
    <w:rsid w:val="00934D68"/>
    <w:rsid w:val="00972B60"/>
    <w:rsid w:val="00983047"/>
    <w:rsid w:val="009C48B5"/>
    <w:rsid w:val="00AD3C53"/>
    <w:rsid w:val="00B210C2"/>
    <w:rsid w:val="00B414D1"/>
    <w:rsid w:val="00BD5926"/>
    <w:rsid w:val="00C12A16"/>
    <w:rsid w:val="00C24194"/>
    <w:rsid w:val="00C92CA5"/>
    <w:rsid w:val="00CA6014"/>
    <w:rsid w:val="00D00BBD"/>
    <w:rsid w:val="00D10931"/>
    <w:rsid w:val="00D16579"/>
    <w:rsid w:val="00D41BD7"/>
    <w:rsid w:val="00D91D1C"/>
    <w:rsid w:val="00E70115"/>
    <w:rsid w:val="00EE42C1"/>
    <w:rsid w:val="00EE48CE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Gawłowska Ewelina</cp:lastModifiedBy>
  <cp:revision>7</cp:revision>
  <dcterms:created xsi:type="dcterms:W3CDTF">2025-11-13T13:11:00Z</dcterms:created>
  <dcterms:modified xsi:type="dcterms:W3CDTF">2026-01-26T07:30:00Z</dcterms:modified>
</cp:coreProperties>
</file>